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E3913" w14:paraId="1727EEBE" w14:textId="77777777" w:rsidTr="00050DA7">
        <w:tc>
          <w:tcPr>
            <w:tcW w:w="4428" w:type="dxa"/>
          </w:tcPr>
          <w:p w14:paraId="5667FC1B" w14:textId="6304D663" w:rsidR="000348ED" w:rsidRPr="00282766" w:rsidRDefault="005D05AC" w:rsidP="002B0236">
            <w:r w:rsidRPr="00282766">
              <w:t>From:</w:t>
            </w:r>
            <w:r w:rsidRPr="00282766">
              <w:tab/>
            </w:r>
            <w:r w:rsidR="004D42F1" w:rsidRPr="00282766">
              <w:t>DTEC</w:t>
            </w:r>
            <w:r w:rsidR="00CA04AF" w:rsidRPr="00282766">
              <w:t xml:space="preserve"> </w:t>
            </w:r>
            <w:r w:rsidRPr="00282766">
              <w:t>C</w:t>
            </w:r>
            <w:r w:rsidR="00050DA7" w:rsidRPr="00282766">
              <w:t>ommittee</w:t>
            </w:r>
          </w:p>
        </w:tc>
        <w:tc>
          <w:tcPr>
            <w:tcW w:w="5461" w:type="dxa"/>
          </w:tcPr>
          <w:p w14:paraId="6E3F8D98" w14:textId="09C50D41" w:rsidR="000348ED" w:rsidRPr="00FE3913" w:rsidRDefault="001B5C39" w:rsidP="008F4DC3">
            <w:pPr>
              <w:jc w:val="right"/>
            </w:pPr>
            <w:r w:rsidRPr="00FE3913">
              <w:t>DTEC3-11.2.2.9</w:t>
            </w:r>
          </w:p>
        </w:tc>
      </w:tr>
      <w:tr w:rsidR="000348ED" w:rsidRPr="00282766" w14:paraId="573A17E5" w14:textId="77777777" w:rsidTr="00050DA7">
        <w:tc>
          <w:tcPr>
            <w:tcW w:w="4428" w:type="dxa"/>
          </w:tcPr>
          <w:p w14:paraId="71FE9F80" w14:textId="6EEFA5E4" w:rsidR="000348ED" w:rsidRPr="00282766" w:rsidRDefault="005D05AC" w:rsidP="002B0236">
            <w:r w:rsidRPr="00282766">
              <w:t>To:</w:t>
            </w:r>
            <w:r w:rsidRPr="00282766">
              <w:tab/>
            </w:r>
            <w:r w:rsidR="00111E2F" w:rsidRPr="00282766">
              <w:t>ARM</w:t>
            </w:r>
            <w:r w:rsidR="006E3810" w:rsidRPr="00282766">
              <w:t xml:space="preserve">, </w:t>
            </w:r>
            <w:r w:rsidR="00111E2F" w:rsidRPr="00282766">
              <w:t>VTS</w:t>
            </w:r>
            <w:r w:rsidR="006E3810" w:rsidRPr="00282766">
              <w:t xml:space="preserve"> and ENG</w:t>
            </w:r>
            <w:r w:rsidR="00CA04AF" w:rsidRPr="00282766">
              <w:t xml:space="preserve"> </w:t>
            </w:r>
            <w:r w:rsidR="00902AA4" w:rsidRPr="00282766">
              <w:t>Committee</w:t>
            </w:r>
            <w:r w:rsidRPr="00282766">
              <w:t>(s)</w:t>
            </w:r>
            <w:r w:rsidR="00476950">
              <w:t xml:space="preserve"> </w:t>
            </w:r>
            <w:del w:id="1" w:author="Alisa Nechyporuk" w:date="2024-10-04T10:33:00Z" w16du:dateUtc="2024-10-04T08:33:00Z">
              <w:r w:rsidR="00476950" w:rsidDel="00F72EE0">
                <w:delText>(</w:delText>
              </w:r>
            </w:del>
            <w:r w:rsidR="00476950">
              <w:t>to PAP</w:t>
            </w:r>
            <w:del w:id="2" w:author="Alisa Nechyporuk" w:date="2024-10-04T10:33:00Z" w16du:dateUtc="2024-10-04T08:33:00Z">
              <w:r w:rsidR="00476950" w:rsidDel="00F72EE0">
                <w:delText>)</w:delText>
              </w:r>
            </w:del>
          </w:p>
        </w:tc>
        <w:tc>
          <w:tcPr>
            <w:tcW w:w="5461" w:type="dxa"/>
          </w:tcPr>
          <w:p w14:paraId="5039DF58" w14:textId="6DA05D38" w:rsidR="000348ED" w:rsidRPr="00282766" w:rsidRDefault="00857F1B" w:rsidP="008F4DC3">
            <w:pPr>
              <w:jc w:val="right"/>
            </w:pPr>
            <w:r w:rsidRPr="004C7016">
              <w:t xml:space="preserve">3rd </w:t>
            </w:r>
            <w:r>
              <w:t>October</w:t>
            </w:r>
            <w:r w:rsidRPr="00282766">
              <w:t xml:space="preserve"> </w:t>
            </w:r>
            <w:r w:rsidR="005D05AC" w:rsidRPr="00282766">
              <w:t>20</w:t>
            </w:r>
            <w:r w:rsidR="00476950">
              <w:t>24</w:t>
            </w:r>
          </w:p>
        </w:tc>
      </w:tr>
    </w:tbl>
    <w:p w14:paraId="6AB39FBB" w14:textId="77777777" w:rsidR="000348ED" w:rsidRPr="00282766" w:rsidRDefault="00AA2626" w:rsidP="002B0236">
      <w:pPr>
        <w:pStyle w:val="Title"/>
      </w:pPr>
      <w:r w:rsidRPr="00282766">
        <w:t>LIAISON NOTE</w:t>
      </w:r>
    </w:p>
    <w:p w14:paraId="0803A639" w14:textId="2DAB557A" w:rsidR="000348ED" w:rsidRPr="00282766" w:rsidRDefault="00A208E5" w:rsidP="002B0236">
      <w:pPr>
        <w:pStyle w:val="Title"/>
      </w:pPr>
      <w:r>
        <w:t>Draft Guideline on</w:t>
      </w:r>
      <w:r w:rsidR="006E3810" w:rsidRPr="00282766">
        <w:t xml:space="preserve"> </w:t>
      </w:r>
      <w:r w:rsidR="004D42F1" w:rsidRPr="00282766">
        <w:t>Digitalisation of Waterways</w:t>
      </w:r>
    </w:p>
    <w:p w14:paraId="0F0C91A8" w14:textId="77777777" w:rsidR="0064435F" w:rsidRPr="00282766" w:rsidRDefault="008E7A45" w:rsidP="002B0236">
      <w:pPr>
        <w:pStyle w:val="Heading1"/>
      </w:pPr>
      <w:r w:rsidRPr="00282766">
        <w:t>INTRODUCTION</w:t>
      </w:r>
    </w:p>
    <w:p w14:paraId="77E557F7" w14:textId="7865B759" w:rsidR="006E3810" w:rsidRPr="00282766" w:rsidRDefault="006E3810" w:rsidP="002B0236">
      <w:pPr>
        <w:pStyle w:val="BodyText"/>
      </w:pPr>
      <w:r w:rsidRPr="00282766">
        <w:t xml:space="preserve">The </w:t>
      </w:r>
      <w:r w:rsidR="008F797D" w:rsidRPr="00282766">
        <w:t>DTEC</w:t>
      </w:r>
      <w:r w:rsidRPr="00282766">
        <w:t xml:space="preserve"> committee has been working on a </w:t>
      </w:r>
      <w:r w:rsidR="008F797D" w:rsidRPr="00282766">
        <w:t xml:space="preserve">new </w:t>
      </w:r>
      <w:r w:rsidR="00234BF2" w:rsidRPr="00282766">
        <w:t>guideline on Digitalisation of Waterways</w:t>
      </w:r>
      <w:r w:rsidR="005D3DF3" w:rsidRPr="00282766">
        <w:t xml:space="preserve"> (Task DTE</w:t>
      </w:r>
      <w:r w:rsidR="001C112D" w:rsidRPr="00282766">
        <w:t>C</w:t>
      </w:r>
      <w:r w:rsidR="005D3DF3" w:rsidRPr="00282766">
        <w:t>-7.1.2)</w:t>
      </w:r>
      <w:r w:rsidR="00234BF2" w:rsidRPr="00282766">
        <w:t>.</w:t>
      </w:r>
      <w:r w:rsidR="005D3DF3" w:rsidRPr="00282766">
        <w:t xml:space="preserve"> </w:t>
      </w:r>
      <w:r w:rsidR="00DB480B" w:rsidRPr="00282766">
        <w:t xml:space="preserve">The guideline </w:t>
      </w:r>
      <w:r w:rsidR="00046217" w:rsidRPr="00282766">
        <w:t>aims</w:t>
      </w:r>
      <w:r w:rsidR="00DB480B" w:rsidRPr="00282766">
        <w:t xml:space="preserve"> to </w:t>
      </w:r>
      <w:r w:rsidR="005C7635" w:rsidRPr="00282766">
        <w:t xml:space="preserve">introduce different aspects of </w:t>
      </w:r>
      <w:r w:rsidR="0019391A" w:rsidRPr="00282766">
        <w:t xml:space="preserve">waterway </w:t>
      </w:r>
      <w:r w:rsidR="005C7635" w:rsidRPr="00282766">
        <w:t xml:space="preserve">digitalisation including </w:t>
      </w:r>
      <w:r w:rsidR="00A208E5">
        <w:t xml:space="preserve">digitalisation maturity </w:t>
      </w:r>
      <w:r w:rsidR="00CB6A15">
        <w:t xml:space="preserve">assessment, </w:t>
      </w:r>
      <w:r w:rsidR="0019391A" w:rsidRPr="00282766">
        <w:t xml:space="preserve">digital twins and digital services </w:t>
      </w:r>
      <w:r w:rsidR="00BB775C" w:rsidRPr="00282766">
        <w:t xml:space="preserve">provided </w:t>
      </w:r>
      <w:r w:rsidR="0019391A" w:rsidRPr="00282766">
        <w:t>to vessels</w:t>
      </w:r>
      <w:r w:rsidR="00E8380C" w:rsidRPr="00282766">
        <w:t>.</w:t>
      </w:r>
      <w:r w:rsidR="00E270E9">
        <w:t xml:space="preserve"> </w:t>
      </w:r>
      <w:r w:rsidR="00CF59B7" w:rsidRPr="00282766">
        <w:t xml:space="preserve">The </w:t>
      </w:r>
      <w:r w:rsidR="001C7211" w:rsidRPr="00282766">
        <w:t xml:space="preserve">planned </w:t>
      </w:r>
      <w:r w:rsidR="00CF59B7" w:rsidRPr="00282766">
        <w:t xml:space="preserve">target date </w:t>
      </w:r>
      <w:r w:rsidR="00151052" w:rsidRPr="00282766">
        <w:t xml:space="preserve">for </w:t>
      </w:r>
      <w:proofErr w:type="spellStart"/>
      <w:r w:rsidR="00151052" w:rsidRPr="00282766">
        <w:t>finalization</w:t>
      </w:r>
      <w:proofErr w:type="spellEnd"/>
      <w:r w:rsidR="00151052" w:rsidRPr="00282766">
        <w:t xml:space="preserve"> of the guideline is spring 2026.</w:t>
      </w:r>
    </w:p>
    <w:p w14:paraId="29A84FF9" w14:textId="7137BF2D" w:rsidR="00F6044D" w:rsidRPr="00282766" w:rsidRDefault="004C1D3B" w:rsidP="002B0236">
      <w:pPr>
        <w:pStyle w:val="BodyText"/>
      </w:pPr>
      <w:r w:rsidRPr="00282766">
        <w:t xml:space="preserve">The DTEC committee </w:t>
      </w:r>
      <w:r w:rsidR="005A58F6" w:rsidRPr="00282766">
        <w:t>recognises</w:t>
      </w:r>
      <w:r w:rsidRPr="00282766">
        <w:t xml:space="preserve"> that a</w:t>
      </w:r>
      <w:r w:rsidR="00A6784F" w:rsidRPr="00282766">
        <w:t xml:space="preserve">ll IALA Committees are </w:t>
      </w:r>
      <w:r w:rsidR="00345FC3" w:rsidRPr="00282766">
        <w:t xml:space="preserve">working with </w:t>
      </w:r>
      <w:r w:rsidRPr="00282766">
        <w:t xml:space="preserve">some aspects of </w:t>
      </w:r>
      <w:r w:rsidR="00345FC3" w:rsidRPr="00282766">
        <w:t>d</w:t>
      </w:r>
      <w:r w:rsidR="00597FDC" w:rsidRPr="00282766">
        <w:t>igitalisation of waterways</w:t>
      </w:r>
      <w:r w:rsidR="005648D6" w:rsidRPr="00282766">
        <w:t xml:space="preserve"> and </w:t>
      </w:r>
      <w:r w:rsidR="00DB0181" w:rsidRPr="00282766">
        <w:t xml:space="preserve">understands that </w:t>
      </w:r>
      <w:r w:rsidR="003F6C3D" w:rsidRPr="00282766">
        <w:t xml:space="preserve">digitalisation </w:t>
      </w:r>
      <w:r w:rsidR="00DB0181" w:rsidRPr="00282766">
        <w:t xml:space="preserve">is an </w:t>
      </w:r>
      <w:r w:rsidR="001E5FEE" w:rsidRPr="00282766">
        <w:t>extensive</w:t>
      </w:r>
      <w:r w:rsidR="00DB0181" w:rsidRPr="00282766">
        <w:t xml:space="preserve"> </w:t>
      </w:r>
      <w:r w:rsidR="00BA0DEB" w:rsidRPr="00282766">
        <w:t xml:space="preserve">task </w:t>
      </w:r>
      <w:r w:rsidR="00630BDA" w:rsidRPr="00282766">
        <w:t xml:space="preserve">and </w:t>
      </w:r>
      <w:r w:rsidR="006469FA" w:rsidRPr="00282766">
        <w:t xml:space="preserve">involves </w:t>
      </w:r>
      <w:r w:rsidR="00F64B46" w:rsidRPr="00282766">
        <w:t xml:space="preserve">the </w:t>
      </w:r>
      <w:r w:rsidR="008E1919" w:rsidRPr="00282766">
        <w:t>development</w:t>
      </w:r>
      <w:r w:rsidR="00F64B46" w:rsidRPr="00282766">
        <w:t xml:space="preserve"> and maintenance of </w:t>
      </w:r>
      <w:r w:rsidR="009E7AF2" w:rsidRPr="00282766">
        <w:t xml:space="preserve">a </w:t>
      </w:r>
      <w:r w:rsidR="004A11FD" w:rsidRPr="00282766">
        <w:t xml:space="preserve">wide variety of </w:t>
      </w:r>
      <w:r w:rsidR="009E7AF2" w:rsidRPr="00282766">
        <w:t xml:space="preserve">different </w:t>
      </w:r>
      <w:r w:rsidR="00A547DA" w:rsidRPr="00282766">
        <w:t xml:space="preserve">but interconnected </w:t>
      </w:r>
      <w:r w:rsidR="008E1919" w:rsidRPr="00282766">
        <w:t xml:space="preserve">waterway </w:t>
      </w:r>
      <w:r w:rsidR="00645670" w:rsidRPr="00282766">
        <w:t xml:space="preserve">and vessel traffic </w:t>
      </w:r>
      <w:r w:rsidR="008E1919" w:rsidRPr="00282766">
        <w:t xml:space="preserve">related information </w:t>
      </w:r>
      <w:r w:rsidR="009E7AF2" w:rsidRPr="00282766">
        <w:t>systems</w:t>
      </w:r>
      <w:r w:rsidR="005F0E1A" w:rsidRPr="00282766">
        <w:t xml:space="preserve"> and </w:t>
      </w:r>
      <w:r w:rsidR="002D1495" w:rsidRPr="00282766">
        <w:t xml:space="preserve">calls for </w:t>
      </w:r>
      <w:r w:rsidR="005F0E1A" w:rsidRPr="00282766">
        <w:t>overarching information management</w:t>
      </w:r>
      <w:r w:rsidR="00E06065" w:rsidRPr="00282766">
        <w:t>.</w:t>
      </w:r>
    </w:p>
    <w:p w14:paraId="1045B719" w14:textId="43C9512B" w:rsidR="00D36B6D" w:rsidRPr="00282766" w:rsidRDefault="00D36B6D" w:rsidP="002B0236">
      <w:pPr>
        <w:pStyle w:val="BodyText"/>
      </w:pPr>
      <w:r w:rsidRPr="00282766">
        <w:t xml:space="preserve">The DTEC committee </w:t>
      </w:r>
      <w:r w:rsidR="00975C14">
        <w:t xml:space="preserve">has </w:t>
      </w:r>
      <w:r w:rsidR="007221B7">
        <w:t xml:space="preserve">drafted an early version of the </w:t>
      </w:r>
      <w:r w:rsidR="00141234">
        <w:t>G</w:t>
      </w:r>
      <w:r w:rsidR="007221B7">
        <w:t>uideline</w:t>
      </w:r>
      <w:r w:rsidR="00141234">
        <w:t xml:space="preserve"> </w:t>
      </w:r>
      <w:r w:rsidR="00B00C4A">
        <w:t xml:space="preserve">on Digitalisation of Waterways </w:t>
      </w:r>
      <w:r w:rsidR="004444D8">
        <w:t xml:space="preserve">to be reviewed by </w:t>
      </w:r>
      <w:r w:rsidR="00B00C4A">
        <w:t>other technical committees</w:t>
      </w:r>
      <w:r w:rsidR="004444D8">
        <w:t xml:space="preserve"> </w:t>
      </w:r>
      <w:r w:rsidR="00141234">
        <w:t xml:space="preserve">and </w:t>
      </w:r>
      <w:r w:rsidR="00B3636D" w:rsidRPr="00282766">
        <w:t xml:space="preserve">would welcome comments and feedback on the </w:t>
      </w:r>
      <w:r w:rsidR="002211F9" w:rsidRPr="00282766">
        <w:t xml:space="preserve">draft Guideline attached as </w:t>
      </w:r>
      <w:r w:rsidR="0007412D" w:rsidRPr="00282766">
        <w:t>annex to this liaison note</w:t>
      </w:r>
      <w:r w:rsidR="00992AA8" w:rsidRPr="00282766">
        <w:t>.</w:t>
      </w:r>
    </w:p>
    <w:p w14:paraId="144DBEE8" w14:textId="29928AA6" w:rsidR="00D47D3F" w:rsidRDefault="00D47D3F" w:rsidP="00D47D3F">
      <w:pPr>
        <w:pStyle w:val="Heading1"/>
      </w:pPr>
      <w:r>
        <w:t>RELATED DOCUMENTS</w:t>
      </w:r>
    </w:p>
    <w:p w14:paraId="478D042A" w14:textId="77777777" w:rsidR="00FE3913" w:rsidRDefault="00FE3913" w:rsidP="00FE3913">
      <w:pPr>
        <w:rPr>
          <w:lang w:eastAsia="de-DE"/>
        </w:rPr>
      </w:pPr>
      <w:r>
        <w:rPr>
          <w:lang w:eastAsia="de-DE"/>
        </w:rPr>
        <w:t xml:space="preserve">DTEC-11.2.2.9.1 Draft IALA Guideline on </w:t>
      </w:r>
      <w:proofErr w:type="spellStart"/>
      <w:r>
        <w:rPr>
          <w:lang w:eastAsia="de-DE"/>
        </w:rPr>
        <w:t>Digitalization</w:t>
      </w:r>
      <w:proofErr w:type="spellEnd"/>
      <w:r>
        <w:rPr>
          <w:lang w:eastAsia="de-DE"/>
        </w:rPr>
        <w:t xml:space="preserve"> of Waterways</w:t>
      </w:r>
    </w:p>
    <w:p w14:paraId="08742C64" w14:textId="77777777" w:rsidR="009F5C36" w:rsidRPr="00282766" w:rsidRDefault="008E7A45" w:rsidP="002B0236">
      <w:pPr>
        <w:pStyle w:val="Heading1"/>
      </w:pPr>
      <w:r w:rsidRPr="00282766">
        <w:t>ACTION REQUESTED</w:t>
      </w:r>
    </w:p>
    <w:p w14:paraId="3088BEC6" w14:textId="263181F7" w:rsidR="00630F7F" w:rsidRDefault="00902AA4" w:rsidP="00D004D4">
      <w:pPr>
        <w:pStyle w:val="List1"/>
        <w:rPr>
          <w:lang w:val="en-GB"/>
        </w:rPr>
      </w:pPr>
      <w:r w:rsidRPr="00282766">
        <w:rPr>
          <w:lang w:val="en-GB"/>
        </w:rPr>
        <w:t xml:space="preserve">The </w:t>
      </w:r>
      <w:r w:rsidR="00246A3D" w:rsidRPr="00282766">
        <w:rPr>
          <w:lang w:val="en-GB"/>
        </w:rPr>
        <w:t xml:space="preserve">ARM, VTS and ENG </w:t>
      </w:r>
      <w:r w:rsidR="00AE2606" w:rsidRPr="00282766">
        <w:rPr>
          <w:lang w:val="en-GB"/>
        </w:rPr>
        <w:t>committee</w:t>
      </w:r>
      <w:r w:rsidR="00246A3D" w:rsidRPr="00282766">
        <w:rPr>
          <w:lang w:val="en-GB"/>
        </w:rPr>
        <w:t xml:space="preserve">s </w:t>
      </w:r>
      <w:del w:id="3" w:author="Alisa Nechyporuk" w:date="2024-10-04T10:33:00Z" w16du:dateUtc="2024-10-04T08:33:00Z">
        <w:r w:rsidR="00E5755C" w:rsidRPr="00282766" w:rsidDel="00C52654">
          <w:rPr>
            <w:lang w:val="en-GB"/>
          </w:rPr>
          <w:delText>[</w:delText>
        </w:r>
      </w:del>
      <w:r w:rsidR="00E5755C" w:rsidRPr="00282766">
        <w:rPr>
          <w:lang w:val="en-GB"/>
        </w:rPr>
        <w:t>and PAP</w:t>
      </w:r>
      <w:del w:id="4" w:author="Alisa Nechyporuk" w:date="2024-10-04T10:33:00Z" w16du:dateUtc="2024-10-04T08:33:00Z">
        <w:r w:rsidR="00E5755C" w:rsidRPr="00282766" w:rsidDel="00C52654">
          <w:rPr>
            <w:lang w:val="en-GB"/>
          </w:rPr>
          <w:delText>]</w:delText>
        </w:r>
      </w:del>
      <w:r w:rsidR="00E5755C" w:rsidRPr="00282766">
        <w:rPr>
          <w:lang w:val="en-GB"/>
        </w:rPr>
        <w:t xml:space="preserve"> </w:t>
      </w:r>
      <w:r w:rsidR="000B6323" w:rsidRPr="00282766">
        <w:rPr>
          <w:lang w:val="en-GB"/>
        </w:rPr>
        <w:t>are</w:t>
      </w:r>
      <w:r w:rsidRPr="00282766">
        <w:rPr>
          <w:lang w:val="en-GB"/>
        </w:rPr>
        <w:t xml:space="preserve"> </w:t>
      </w:r>
      <w:r w:rsidR="004B3798">
        <w:rPr>
          <w:lang w:val="en-GB"/>
        </w:rPr>
        <w:t xml:space="preserve">kindly </w:t>
      </w:r>
      <w:r w:rsidRPr="00282766">
        <w:rPr>
          <w:lang w:val="en-GB"/>
        </w:rPr>
        <w:t>requested to</w:t>
      </w:r>
      <w:r w:rsidR="00AE2606" w:rsidRPr="00282766">
        <w:rPr>
          <w:lang w:val="en-GB"/>
        </w:rPr>
        <w:t xml:space="preserve"> provide feedback </w:t>
      </w:r>
      <w:r w:rsidR="000B6323" w:rsidRPr="00282766">
        <w:rPr>
          <w:lang w:val="en-GB"/>
        </w:rPr>
        <w:t xml:space="preserve">and comments </w:t>
      </w:r>
      <w:r w:rsidR="00AE2606" w:rsidRPr="00282766">
        <w:rPr>
          <w:lang w:val="en-GB"/>
        </w:rPr>
        <w:t xml:space="preserve">on the </w:t>
      </w:r>
      <w:r w:rsidR="003A6DB5">
        <w:rPr>
          <w:lang w:val="en-GB"/>
        </w:rPr>
        <w:t>early</w:t>
      </w:r>
      <w:r w:rsidR="003A6DB5" w:rsidRPr="00282766">
        <w:rPr>
          <w:lang w:val="en-GB"/>
        </w:rPr>
        <w:t xml:space="preserve"> </w:t>
      </w:r>
      <w:r w:rsidR="000D5D3D" w:rsidRPr="00282766">
        <w:rPr>
          <w:lang w:val="en-GB"/>
        </w:rPr>
        <w:t xml:space="preserve">version of the new guideline on Digitalisation of Waterways </w:t>
      </w:r>
      <w:r w:rsidR="00371A32" w:rsidRPr="00282766">
        <w:rPr>
          <w:lang w:val="en-GB"/>
        </w:rPr>
        <w:t>to DTEC4</w:t>
      </w:r>
      <w:r w:rsidR="00D004D4">
        <w:rPr>
          <w:lang w:val="en-GB"/>
        </w:rPr>
        <w:t>.</w:t>
      </w:r>
    </w:p>
    <w:p w14:paraId="42458698" w14:textId="30CADFCF" w:rsidR="0089128F" w:rsidRDefault="00C82F45" w:rsidP="00694CA2">
      <w:pPr>
        <w:pStyle w:val="List1"/>
        <w:rPr>
          <w:lang w:val="en-GB"/>
        </w:rPr>
      </w:pPr>
      <w:r w:rsidRPr="002D0F75">
        <w:rPr>
          <w:lang w:val="en-GB"/>
        </w:rPr>
        <w:t>DTEC would especially appreciate c</w:t>
      </w:r>
      <w:r w:rsidR="00694CA2" w:rsidRPr="002D0F75">
        <w:rPr>
          <w:lang w:val="en-GB"/>
        </w:rPr>
        <w:t xml:space="preserve">omments </w:t>
      </w:r>
      <w:r w:rsidR="00F03A4C">
        <w:rPr>
          <w:lang w:val="en-GB"/>
        </w:rPr>
        <w:t xml:space="preserve">and feedback </w:t>
      </w:r>
      <w:r w:rsidR="00694CA2" w:rsidRPr="002D0F75">
        <w:rPr>
          <w:lang w:val="en-GB"/>
        </w:rPr>
        <w:t>on</w:t>
      </w:r>
      <w:r w:rsidR="00F03A4C">
        <w:rPr>
          <w:lang w:val="en-GB"/>
        </w:rPr>
        <w:t>:</w:t>
      </w:r>
    </w:p>
    <w:p w14:paraId="121694AC" w14:textId="0FCA5650" w:rsidR="00E02957" w:rsidRDefault="00C82F45" w:rsidP="008F4D4C">
      <w:pPr>
        <w:pStyle w:val="List1"/>
        <w:numPr>
          <w:ilvl w:val="0"/>
          <w:numId w:val="24"/>
        </w:numPr>
        <w:rPr>
          <w:lang w:val="en-GB"/>
        </w:rPr>
      </w:pPr>
      <w:r w:rsidRPr="002D0F75">
        <w:rPr>
          <w:lang w:val="en-GB"/>
        </w:rPr>
        <w:t>D</w:t>
      </w:r>
      <w:r w:rsidR="00694CA2" w:rsidRPr="002D0F75">
        <w:rPr>
          <w:lang w:val="en-GB"/>
        </w:rPr>
        <w:t xml:space="preserve">igitalisation </w:t>
      </w:r>
      <w:r w:rsidRPr="002D0F75">
        <w:rPr>
          <w:lang w:val="en-GB"/>
        </w:rPr>
        <w:t>M</w:t>
      </w:r>
      <w:r w:rsidR="00694CA2" w:rsidRPr="002D0F75">
        <w:rPr>
          <w:lang w:val="en-GB"/>
        </w:rPr>
        <w:t xml:space="preserve">aturity </w:t>
      </w:r>
      <w:r w:rsidRPr="002D0F75">
        <w:rPr>
          <w:lang w:val="en-GB"/>
        </w:rPr>
        <w:t>M</w:t>
      </w:r>
      <w:r w:rsidR="00694CA2" w:rsidRPr="002D0F75">
        <w:rPr>
          <w:lang w:val="en-GB"/>
        </w:rPr>
        <w:t>odel</w:t>
      </w:r>
      <w:r w:rsidR="002D0F75">
        <w:rPr>
          <w:lang w:val="en-GB"/>
        </w:rPr>
        <w:t xml:space="preserve"> </w:t>
      </w:r>
      <w:r w:rsidR="008F4D4C">
        <w:rPr>
          <w:lang w:val="en-GB"/>
        </w:rPr>
        <w:t xml:space="preserve">introduced in section 2.1.3 </w:t>
      </w:r>
      <w:r w:rsidR="00694CA2" w:rsidRPr="002D0F75">
        <w:rPr>
          <w:lang w:val="en-GB"/>
        </w:rPr>
        <w:t xml:space="preserve">and its application to all waterway entities </w:t>
      </w:r>
      <w:r w:rsidR="002D0F75">
        <w:rPr>
          <w:lang w:val="en-GB"/>
        </w:rPr>
        <w:t xml:space="preserve">as described in section </w:t>
      </w:r>
      <w:r w:rsidR="00694CA2" w:rsidRPr="002D0F75">
        <w:rPr>
          <w:lang w:val="en-GB"/>
        </w:rPr>
        <w:t>2.1.3.4</w:t>
      </w:r>
      <w:r w:rsidR="00476950">
        <w:rPr>
          <w:lang w:val="en-GB"/>
        </w:rPr>
        <w:t xml:space="preserve"> </w:t>
      </w:r>
      <w:r w:rsidR="00476950" w:rsidRPr="00476950">
        <w:rPr>
          <w:lang w:val="en-GB"/>
        </w:rPr>
        <w:t>and any planned adoption of digitalisation maturity models.</w:t>
      </w:r>
    </w:p>
    <w:p w14:paraId="5FEFC486" w14:textId="5E136FA9" w:rsidR="00F34E5B" w:rsidRDefault="006D22E0" w:rsidP="008F4D4C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Concept of digital model-shadow-twin introduce</w:t>
      </w:r>
      <w:r w:rsidR="00CE4820">
        <w:rPr>
          <w:lang w:val="en-GB"/>
        </w:rPr>
        <w:t xml:space="preserve">d in section </w:t>
      </w:r>
      <w:r w:rsidR="00E875BF">
        <w:rPr>
          <w:lang w:val="en-GB"/>
        </w:rPr>
        <w:t>3.1.1.</w:t>
      </w:r>
    </w:p>
    <w:p w14:paraId="49281123" w14:textId="3B97308C" w:rsidR="0021298A" w:rsidRPr="002D0F75" w:rsidRDefault="00970393" w:rsidP="00D84654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New t</w:t>
      </w:r>
      <w:r w:rsidR="0021298A">
        <w:rPr>
          <w:lang w:val="en-GB"/>
        </w:rPr>
        <w:t xml:space="preserve">erminology </w:t>
      </w:r>
      <w:r w:rsidR="00AA2279">
        <w:rPr>
          <w:lang w:val="en-GB"/>
        </w:rPr>
        <w:t xml:space="preserve">introduced </w:t>
      </w:r>
      <w:r w:rsidR="0021298A">
        <w:rPr>
          <w:lang w:val="en-GB"/>
        </w:rPr>
        <w:t xml:space="preserve">related to </w:t>
      </w:r>
      <w:proofErr w:type="spellStart"/>
      <w:r w:rsidR="00B537C8">
        <w:rPr>
          <w:lang w:val="en-GB"/>
        </w:rPr>
        <w:t>AtoNs</w:t>
      </w:r>
      <w:proofErr w:type="spellEnd"/>
      <w:r w:rsidR="00B537C8">
        <w:rPr>
          <w:lang w:val="en-GB"/>
        </w:rPr>
        <w:t xml:space="preserve"> interacting with MASS</w:t>
      </w:r>
      <w:r w:rsidR="00D84654">
        <w:rPr>
          <w:lang w:val="en-GB"/>
        </w:rPr>
        <w:t xml:space="preserve"> in section 7.4 and its subsections</w:t>
      </w:r>
      <w:r w:rsidR="00E875BF">
        <w:rPr>
          <w:lang w:val="en-GB"/>
        </w:rPr>
        <w:t>.</w:t>
      </w:r>
    </w:p>
    <w:sectPr w:rsidR="0021298A" w:rsidRPr="002D0F75" w:rsidSect="005D0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707ED" w14:textId="77777777" w:rsidR="00777558" w:rsidRDefault="00777558" w:rsidP="002B0236">
      <w:r>
        <w:separator/>
      </w:r>
    </w:p>
  </w:endnote>
  <w:endnote w:type="continuationSeparator" w:id="0">
    <w:p w14:paraId="4F38AA52" w14:textId="77777777" w:rsidR="00777558" w:rsidRDefault="00777558" w:rsidP="002B0236">
      <w:r>
        <w:continuationSeparator/>
      </w:r>
    </w:p>
  </w:endnote>
  <w:endnote w:type="continuationNotice" w:id="1">
    <w:p w14:paraId="0D55A4B7" w14:textId="77777777" w:rsidR="00777558" w:rsidRDefault="007775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B06040202020202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F4C09" w14:textId="77777777" w:rsidR="001B5C39" w:rsidRDefault="001B5C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FB659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1FECF" w14:textId="77777777" w:rsidR="001B5C39" w:rsidRDefault="001B5C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142E68" w14:textId="77777777" w:rsidR="00777558" w:rsidRDefault="00777558" w:rsidP="002B0236">
      <w:bookmarkStart w:id="0" w:name="_Hlk178862997"/>
      <w:bookmarkEnd w:id="0"/>
      <w:r>
        <w:separator/>
      </w:r>
    </w:p>
  </w:footnote>
  <w:footnote w:type="continuationSeparator" w:id="0">
    <w:p w14:paraId="3E936F32" w14:textId="77777777" w:rsidR="00777558" w:rsidRDefault="00777558" w:rsidP="002B0236">
      <w:r>
        <w:continuationSeparator/>
      </w:r>
    </w:p>
  </w:footnote>
  <w:footnote w:type="continuationNotice" w:id="1">
    <w:p w14:paraId="3F67775E" w14:textId="77777777" w:rsidR="00777558" w:rsidRDefault="007775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75F57" w14:textId="77777777" w:rsidR="008E7A45" w:rsidRDefault="00DD4D8D" w:rsidP="002B0236">
    <w:pPr>
      <w:pStyle w:val="Header"/>
    </w:pPr>
    <w:r>
      <w:rPr>
        <w:noProof/>
      </w:rPr>
    </w:r>
    <w:r w:rsidR="00DD4D8D">
      <w:rPr>
        <w:noProof/>
      </w:rPr>
      <w:pict w14:anchorId="658116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1027" type="#_x0000_t136" alt="" style="position:absolute;left:0;text-align:left;margin-left:0;margin-top:0;width:285.5pt;height:30.8pt;rotation:315;z-index:-25165824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8E354" w14:textId="7A68AC23" w:rsidR="008E7A45" w:rsidRDefault="00DD4D8D" w:rsidP="002B0236">
    <w:pPr>
      <w:pStyle w:val="Header"/>
    </w:pPr>
    <w:r>
      <w:rPr>
        <w:noProof/>
      </w:rPr>
    </w:r>
    <w:r w:rsidR="00DD4D8D">
      <w:rPr>
        <w:noProof/>
      </w:rPr>
      <w:pict w14:anchorId="52D5481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1026" type="#_x0000_t136" alt="" style="position:absolute;left:0;text-align:left;margin-left:0;margin-top:0;width:285.5pt;height:30.8pt;rotation:315;z-index:-25165824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AB457C" w:rsidDel="001B5C39">
      <w:t xml:space="preserve"> </w:t>
    </w:r>
    <w:r w:rsidR="000A1D37">
      <w:rPr>
        <w:noProof/>
      </w:rPr>
      <w:drawing>
        <wp:inline distT="0" distB="0" distL="0" distR="0" wp14:anchorId="0E73270D" wp14:editId="33B02F05">
          <wp:extent cx="857250" cy="828675"/>
          <wp:effectExtent l="0" t="0" r="0" b="0"/>
          <wp:docPr id="1" name="Kuv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55B30" w14:textId="77777777" w:rsidR="008E7A45" w:rsidRDefault="00DD4D8D" w:rsidP="002B0236">
    <w:pPr>
      <w:pStyle w:val="Header"/>
    </w:pPr>
    <w:r>
      <w:rPr>
        <w:noProof/>
      </w:rPr>
    </w:r>
    <w:r w:rsidR="00DD4D8D">
      <w:rPr>
        <w:noProof/>
      </w:rPr>
      <w:pict w14:anchorId="144780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1025" type="#_x0000_t136" alt="" style="position:absolute;left:0;text-align:left;margin-left:0;margin-top:0;width:285.5pt;height:30.8pt;rotation:315;z-index:-25165824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3F317F8"/>
    <w:multiLevelType w:val="hybridMultilevel"/>
    <w:tmpl w:val="55DA1D0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27897189">
    <w:abstractNumId w:val="9"/>
  </w:num>
  <w:num w:numId="2" w16cid:durableId="2077777496">
    <w:abstractNumId w:val="14"/>
  </w:num>
  <w:num w:numId="3" w16cid:durableId="1267346185">
    <w:abstractNumId w:val="9"/>
  </w:num>
  <w:num w:numId="4" w16cid:durableId="367410559">
    <w:abstractNumId w:val="9"/>
  </w:num>
  <w:num w:numId="5" w16cid:durableId="2088528028">
    <w:abstractNumId w:val="5"/>
  </w:num>
  <w:num w:numId="6" w16cid:durableId="158546728">
    <w:abstractNumId w:val="10"/>
  </w:num>
  <w:num w:numId="7" w16cid:durableId="590965507">
    <w:abstractNumId w:val="7"/>
  </w:num>
  <w:num w:numId="8" w16cid:durableId="1839691695">
    <w:abstractNumId w:val="0"/>
  </w:num>
  <w:num w:numId="9" w16cid:durableId="757867453">
    <w:abstractNumId w:val="4"/>
  </w:num>
  <w:num w:numId="10" w16cid:durableId="1635020237">
    <w:abstractNumId w:val="11"/>
  </w:num>
  <w:num w:numId="11" w16cid:durableId="284623294">
    <w:abstractNumId w:val="2"/>
  </w:num>
  <w:num w:numId="12" w16cid:durableId="439187758">
    <w:abstractNumId w:val="2"/>
  </w:num>
  <w:num w:numId="13" w16cid:durableId="18627624">
    <w:abstractNumId w:val="2"/>
  </w:num>
  <w:num w:numId="14" w16cid:durableId="900359799">
    <w:abstractNumId w:val="2"/>
  </w:num>
  <w:num w:numId="15" w16cid:durableId="2143844684">
    <w:abstractNumId w:val="2"/>
  </w:num>
  <w:num w:numId="16" w16cid:durableId="1399090785">
    <w:abstractNumId w:val="6"/>
  </w:num>
  <w:num w:numId="17" w16cid:durableId="1475829989">
    <w:abstractNumId w:val="13"/>
  </w:num>
  <w:num w:numId="18" w16cid:durableId="1634022098">
    <w:abstractNumId w:val="3"/>
  </w:num>
  <w:num w:numId="19" w16cid:durableId="540366015">
    <w:abstractNumId w:val="12"/>
  </w:num>
  <w:num w:numId="20" w16cid:durableId="1454712633">
    <w:abstractNumId w:val="8"/>
  </w:num>
  <w:num w:numId="21" w16cid:durableId="1461458383">
    <w:abstractNumId w:val="6"/>
  </w:num>
  <w:num w:numId="22" w16cid:durableId="898977485">
    <w:abstractNumId w:val="6"/>
  </w:num>
  <w:num w:numId="23" w16cid:durableId="1374565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4640200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lisa Nechyporuk">
    <w15:presenceInfo w15:providerId="AD" w15:userId="S::alisa.nechyporuk@iala-aism.org::049e4621-d5c2-4972-a621-7bb87be664d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068B5"/>
    <w:rsid w:val="00024888"/>
    <w:rsid w:val="00031A92"/>
    <w:rsid w:val="000348ED"/>
    <w:rsid w:val="00036801"/>
    <w:rsid w:val="00036C6B"/>
    <w:rsid w:val="00045FFE"/>
    <w:rsid w:val="00046217"/>
    <w:rsid w:val="00050DA7"/>
    <w:rsid w:val="0007412D"/>
    <w:rsid w:val="00084644"/>
    <w:rsid w:val="00096A83"/>
    <w:rsid w:val="000A1D37"/>
    <w:rsid w:val="000A48A2"/>
    <w:rsid w:val="000A5A01"/>
    <w:rsid w:val="000B6323"/>
    <w:rsid w:val="000D5D3D"/>
    <w:rsid w:val="000E0EB7"/>
    <w:rsid w:val="000E2B67"/>
    <w:rsid w:val="00111E2F"/>
    <w:rsid w:val="00135447"/>
    <w:rsid w:val="00141234"/>
    <w:rsid w:val="00151052"/>
    <w:rsid w:val="00152273"/>
    <w:rsid w:val="00173343"/>
    <w:rsid w:val="0019391A"/>
    <w:rsid w:val="0019401D"/>
    <w:rsid w:val="001A654A"/>
    <w:rsid w:val="001B5C39"/>
    <w:rsid w:val="001C112D"/>
    <w:rsid w:val="001C7211"/>
    <w:rsid w:val="001C74CF"/>
    <w:rsid w:val="001E5FEE"/>
    <w:rsid w:val="00207C2D"/>
    <w:rsid w:val="0021082F"/>
    <w:rsid w:val="0021298A"/>
    <w:rsid w:val="00213E40"/>
    <w:rsid w:val="002211F9"/>
    <w:rsid w:val="00234BF2"/>
    <w:rsid w:val="002411DA"/>
    <w:rsid w:val="00246A3D"/>
    <w:rsid w:val="00261847"/>
    <w:rsid w:val="00277A2E"/>
    <w:rsid w:val="00282766"/>
    <w:rsid w:val="00283F8F"/>
    <w:rsid w:val="002B012A"/>
    <w:rsid w:val="002B0236"/>
    <w:rsid w:val="002D0F75"/>
    <w:rsid w:val="002D1495"/>
    <w:rsid w:val="0030434E"/>
    <w:rsid w:val="003051EB"/>
    <w:rsid w:val="00345FC3"/>
    <w:rsid w:val="00352A09"/>
    <w:rsid w:val="00371A32"/>
    <w:rsid w:val="0039414F"/>
    <w:rsid w:val="003A6DB5"/>
    <w:rsid w:val="003C6DAE"/>
    <w:rsid w:val="003D55DD"/>
    <w:rsid w:val="003E1831"/>
    <w:rsid w:val="003F6C3D"/>
    <w:rsid w:val="00424954"/>
    <w:rsid w:val="0043664F"/>
    <w:rsid w:val="004444D8"/>
    <w:rsid w:val="00454FDE"/>
    <w:rsid w:val="00476582"/>
    <w:rsid w:val="00476950"/>
    <w:rsid w:val="004A11FD"/>
    <w:rsid w:val="004B3798"/>
    <w:rsid w:val="004C1386"/>
    <w:rsid w:val="004C1D3B"/>
    <w:rsid w:val="004C220D"/>
    <w:rsid w:val="004C7016"/>
    <w:rsid w:val="004D42F1"/>
    <w:rsid w:val="004E7716"/>
    <w:rsid w:val="00536A56"/>
    <w:rsid w:val="005560CE"/>
    <w:rsid w:val="005627AA"/>
    <w:rsid w:val="005648D6"/>
    <w:rsid w:val="00564F34"/>
    <w:rsid w:val="0059456F"/>
    <w:rsid w:val="00597FDC"/>
    <w:rsid w:val="005A0DA4"/>
    <w:rsid w:val="005A58F6"/>
    <w:rsid w:val="005A6F33"/>
    <w:rsid w:val="005B3C1C"/>
    <w:rsid w:val="005C7635"/>
    <w:rsid w:val="005D05AC"/>
    <w:rsid w:val="005D3DF3"/>
    <w:rsid w:val="005F0E1A"/>
    <w:rsid w:val="00604A9D"/>
    <w:rsid w:val="00630BDA"/>
    <w:rsid w:val="00630F7F"/>
    <w:rsid w:val="0064435F"/>
    <w:rsid w:val="00645670"/>
    <w:rsid w:val="006469FA"/>
    <w:rsid w:val="00667895"/>
    <w:rsid w:val="00694CA2"/>
    <w:rsid w:val="006D22E0"/>
    <w:rsid w:val="006D470F"/>
    <w:rsid w:val="006E3810"/>
    <w:rsid w:val="00706A56"/>
    <w:rsid w:val="00710C19"/>
    <w:rsid w:val="007221B7"/>
    <w:rsid w:val="00727E88"/>
    <w:rsid w:val="00732200"/>
    <w:rsid w:val="00732ECE"/>
    <w:rsid w:val="0074115B"/>
    <w:rsid w:val="00755C73"/>
    <w:rsid w:val="00775878"/>
    <w:rsid w:val="00777558"/>
    <w:rsid w:val="007821A0"/>
    <w:rsid w:val="007A47E5"/>
    <w:rsid w:val="007C7986"/>
    <w:rsid w:val="007E13D6"/>
    <w:rsid w:val="0080092C"/>
    <w:rsid w:val="008132B7"/>
    <w:rsid w:val="00814D03"/>
    <w:rsid w:val="00857F1B"/>
    <w:rsid w:val="00872453"/>
    <w:rsid w:val="0089128F"/>
    <w:rsid w:val="008D4E23"/>
    <w:rsid w:val="008E1919"/>
    <w:rsid w:val="008E7A45"/>
    <w:rsid w:val="008F13DD"/>
    <w:rsid w:val="008F4D4C"/>
    <w:rsid w:val="008F4DC3"/>
    <w:rsid w:val="008F797D"/>
    <w:rsid w:val="00902AA4"/>
    <w:rsid w:val="00906239"/>
    <w:rsid w:val="0092074C"/>
    <w:rsid w:val="00952662"/>
    <w:rsid w:val="00970393"/>
    <w:rsid w:val="00975C14"/>
    <w:rsid w:val="00992AA8"/>
    <w:rsid w:val="009A1F01"/>
    <w:rsid w:val="009E54AF"/>
    <w:rsid w:val="009E5CFD"/>
    <w:rsid w:val="009E7AF2"/>
    <w:rsid w:val="009F3B6C"/>
    <w:rsid w:val="009F5C36"/>
    <w:rsid w:val="00A208E5"/>
    <w:rsid w:val="00A27F12"/>
    <w:rsid w:val="00A30579"/>
    <w:rsid w:val="00A36909"/>
    <w:rsid w:val="00A547DA"/>
    <w:rsid w:val="00A56936"/>
    <w:rsid w:val="00A6784F"/>
    <w:rsid w:val="00AA2279"/>
    <w:rsid w:val="00AA2626"/>
    <w:rsid w:val="00AA76C0"/>
    <w:rsid w:val="00AB457C"/>
    <w:rsid w:val="00AE2606"/>
    <w:rsid w:val="00B00C4A"/>
    <w:rsid w:val="00B057EF"/>
    <w:rsid w:val="00B077EC"/>
    <w:rsid w:val="00B15B24"/>
    <w:rsid w:val="00B3636D"/>
    <w:rsid w:val="00B428DA"/>
    <w:rsid w:val="00B52530"/>
    <w:rsid w:val="00B537C8"/>
    <w:rsid w:val="00B65232"/>
    <w:rsid w:val="00B67894"/>
    <w:rsid w:val="00B8247E"/>
    <w:rsid w:val="00BA0DEB"/>
    <w:rsid w:val="00BB775C"/>
    <w:rsid w:val="00BD00DE"/>
    <w:rsid w:val="00BE56DF"/>
    <w:rsid w:val="00BF3C37"/>
    <w:rsid w:val="00C2524F"/>
    <w:rsid w:val="00C265EE"/>
    <w:rsid w:val="00C52654"/>
    <w:rsid w:val="00C82F45"/>
    <w:rsid w:val="00CA04AF"/>
    <w:rsid w:val="00CA7D6B"/>
    <w:rsid w:val="00CB0209"/>
    <w:rsid w:val="00CB6A15"/>
    <w:rsid w:val="00CC3571"/>
    <w:rsid w:val="00CE4820"/>
    <w:rsid w:val="00CF59B7"/>
    <w:rsid w:val="00D004D4"/>
    <w:rsid w:val="00D36B6D"/>
    <w:rsid w:val="00D47D3F"/>
    <w:rsid w:val="00D84654"/>
    <w:rsid w:val="00DB0181"/>
    <w:rsid w:val="00DB480B"/>
    <w:rsid w:val="00DD4D8D"/>
    <w:rsid w:val="00E00356"/>
    <w:rsid w:val="00E02957"/>
    <w:rsid w:val="00E06065"/>
    <w:rsid w:val="00E270E9"/>
    <w:rsid w:val="00E46E54"/>
    <w:rsid w:val="00E5463F"/>
    <w:rsid w:val="00E5755C"/>
    <w:rsid w:val="00E729A7"/>
    <w:rsid w:val="00E8380C"/>
    <w:rsid w:val="00E875BF"/>
    <w:rsid w:val="00E875D5"/>
    <w:rsid w:val="00E93C9B"/>
    <w:rsid w:val="00EB75CE"/>
    <w:rsid w:val="00EE3F2F"/>
    <w:rsid w:val="00EE56AA"/>
    <w:rsid w:val="00EF28D6"/>
    <w:rsid w:val="00F03A4C"/>
    <w:rsid w:val="00F34E5B"/>
    <w:rsid w:val="00F34EB4"/>
    <w:rsid w:val="00F418AA"/>
    <w:rsid w:val="00F55277"/>
    <w:rsid w:val="00F6044D"/>
    <w:rsid w:val="00F64B46"/>
    <w:rsid w:val="00F72EE0"/>
    <w:rsid w:val="00F73F78"/>
    <w:rsid w:val="00FA5842"/>
    <w:rsid w:val="00FA6769"/>
    <w:rsid w:val="00FB2617"/>
    <w:rsid w:val="00FB360A"/>
    <w:rsid w:val="00FD03CA"/>
    <w:rsid w:val="00FE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532EC75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Revision">
    <w:name w:val="Revision"/>
    <w:hidden/>
    <w:uiPriority w:val="99"/>
    <w:semiHidden/>
    <w:rsid w:val="004E7716"/>
    <w:rPr>
      <w:rFonts w:ascii="Calibri" w:hAnsi="Calibri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99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6A79C3-1CDE-4302-B90A-0278C7B52BAE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C9577E6A-9B7A-4677-A514-5A8FBA8574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Liaison%20Internal%20Committee%20Liaison%20Note_Feb13.dot</Template>
  <TotalTime>4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Alisa Nechyporuk</cp:lastModifiedBy>
  <cp:revision>8</cp:revision>
  <cp:lastPrinted>2006-10-19T11:49:00Z</cp:lastPrinted>
  <dcterms:created xsi:type="dcterms:W3CDTF">2024-10-03T12:16:00Z</dcterms:created>
  <dcterms:modified xsi:type="dcterms:W3CDTF">2024-10-18T02:15:00Z</dcterms:modified>
</cp:coreProperties>
</file>